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5FA4D" w14:textId="09B66D47" w:rsidR="003E14E7" w:rsidRPr="003E14E7" w:rsidRDefault="00910A74" w:rsidP="00227DD2">
      <w:pPr>
        <w:spacing w:after="0" w:line="259" w:lineRule="auto"/>
        <w:ind w:left="5246" w:hanging="1"/>
        <w:jc w:val="left"/>
        <w:rPr>
          <w:rFonts w:eastAsia="Calibri" w:cs="Arial"/>
          <w:color w:val="auto"/>
          <w:spacing w:val="0"/>
          <w:szCs w:val="20"/>
        </w:rPr>
      </w:pPr>
      <w:r>
        <w:rPr>
          <w:rFonts w:eastAsia="Calibri" w:cs="Arial"/>
          <w:b/>
          <w:color w:val="auto"/>
          <w:spacing w:val="0"/>
          <w:szCs w:val="20"/>
        </w:rPr>
        <w:t xml:space="preserve">Załącznik nr </w:t>
      </w:r>
      <w:r w:rsidR="00644B27">
        <w:rPr>
          <w:rFonts w:eastAsia="Calibri" w:cs="Arial"/>
          <w:b/>
          <w:color w:val="auto"/>
          <w:spacing w:val="0"/>
          <w:szCs w:val="20"/>
        </w:rPr>
        <w:t>10</w:t>
      </w:r>
      <w:r w:rsidR="00C17EA5">
        <w:rPr>
          <w:rFonts w:eastAsia="Calibri" w:cs="Arial"/>
          <w:b/>
          <w:color w:val="auto"/>
          <w:spacing w:val="0"/>
          <w:szCs w:val="20"/>
        </w:rPr>
        <w:t xml:space="preserve"> </w:t>
      </w:r>
      <w:r w:rsidR="003E14E7" w:rsidRPr="003E14E7">
        <w:rPr>
          <w:rFonts w:eastAsia="Calibri" w:cs="Arial"/>
          <w:b/>
          <w:color w:val="auto"/>
          <w:spacing w:val="0"/>
          <w:szCs w:val="20"/>
        </w:rPr>
        <w:t>do SWZ</w:t>
      </w:r>
    </w:p>
    <w:p w14:paraId="653CDB79" w14:textId="0CE47851" w:rsidR="001B5B52" w:rsidRPr="003E14E7" w:rsidRDefault="003E14E7" w:rsidP="001B5B52">
      <w:pPr>
        <w:spacing w:after="0" w:line="259" w:lineRule="auto"/>
        <w:ind w:left="4820" w:hanging="1"/>
        <w:jc w:val="left"/>
        <w:rPr>
          <w:rFonts w:eastAsia="Calibri" w:cs="Tahoma"/>
          <w:b/>
          <w:color w:val="auto"/>
          <w:spacing w:val="0"/>
          <w:szCs w:val="20"/>
        </w:rPr>
      </w:pPr>
      <w:r w:rsidRPr="003E14E7">
        <w:rPr>
          <w:rFonts w:eastAsia="Calibri" w:cs="Arial"/>
          <w:color w:val="auto"/>
          <w:spacing w:val="0"/>
          <w:szCs w:val="20"/>
        </w:rPr>
        <w:t>Nr sprawy:</w:t>
      </w:r>
      <w:r w:rsidRPr="003E14E7">
        <w:rPr>
          <w:rFonts w:eastAsia="Calibri" w:cs="Tahoma"/>
          <w:b/>
          <w:color w:val="auto"/>
          <w:spacing w:val="0"/>
          <w:szCs w:val="20"/>
        </w:rPr>
        <w:t xml:space="preserve"> </w:t>
      </w:r>
      <w:r w:rsidR="00644B27">
        <w:rPr>
          <w:rFonts w:eastAsia="Calibri" w:cs="Tahoma"/>
          <w:b/>
          <w:color w:val="auto"/>
          <w:spacing w:val="0"/>
          <w:szCs w:val="20"/>
        </w:rPr>
        <w:t>SPZP</w:t>
      </w:r>
      <w:r w:rsidRPr="003E14E7">
        <w:rPr>
          <w:rFonts w:eastAsia="Calibri" w:cs="Tahoma"/>
          <w:b/>
          <w:color w:val="auto"/>
          <w:spacing w:val="0"/>
          <w:szCs w:val="20"/>
        </w:rPr>
        <w:t>.271</w:t>
      </w:r>
      <w:r w:rsidR="00AA3C93">
        <w:rPr>
          <w:rFonts w:eastAsia="Calibri" w:cs="Tahoma"/>
          <w:b/>
          <w:color w:val="auto"/>
          <w:spacing w:val="0"/>
          <w:szCs w:val="20"/>
        </w:rPr>
        <w:t>.</w:t>
      </w:r>
      <w:r w:rsidR="001B5B52">
        <w:rPr>
          <w:rFonts w:eastAsia="Calibri" w:cs="Tahoma"/>
          <w:b/>
          <w:color w:val="auto"/>
          <w:spacing w:val="0"/>
          <w:szCs w:val="20"/>
        </w:rPr>
        <w:t>1</w:t>
      </w:r>
      <w:r w:rsidR="00644B27">
        <w:rPr>
          <w:rFonts w:eastAsia="Calibri" w:cs="Tahoma"/>
          <w:b/>
          <w:color w:val="auto"/>
          <w:spacing w:val="0"/>
          <w:szCs w:val="20"/>
        </w:rPr>
        <w:t>7</w:t>
      </w:r>
      <w:r w:rsidR="00AA3C93">
        <w:rPr>
          <w:rFonts w:eastAsia="Calibri" w:cs="Tahoma"/>
          <w:b/>
          <w:color w:val="auto"/>
          <w:spacing w:val="0"/>
          <w:szCs w:val="20"/>
        </w:rPr>
        <w:t>.</w:t>
      </w:r>
      <w:r w:rsidRPr="003E14E7">
        <w:rPr>
          <w:rFonts w:eastAsia="Calibri" w:cs="Tahoma"/>
          <w:b/>
          <w:color w:val="auto"/>
          <w:spacing w:val="0"/>
          <w:szCs w:val="20"/>
        </w:rPr>
        <w:t>202</w:t>
      </w:r>
      <w:r w:rsidR="00644B27">
        <w:rPr>
          <w:rFonts w:eastAsia="Calibri" w:cs="Tahoma"/>
          <w:b/>
          <w:color w:val="auto"/>
          <w:spacing w:val="0"/>
          <w:szCs w:val="20"/>
        </w:rPr>
        <w:t>4</w:t>
      </w:r>
    </w:p>
    <w:p w14:paraId="3FD1D8E2" w14:textId="77777777" w:rsidR="003E14E7" w:rsidRPr="003E14E7" w:rsidRDefault="003E14E7" w:rsidP="003E14E7">
      <w:pPr>
        <w:spacing w:after="0" w:line="240" w:lineRule="auto"/>
        <w:ind w:right="5953"/>
        <w:jc w:val="left"/>
        <w:rPr>
          <w:rFonts w:eastAsia="Calibri" w:cs="Arial"/>
          <w:i/>
          <w:color w:val="auto"/>
          <w:spacing w:val="0"/>
          <w:szCs w:val="20"/>
        </w:rPr>
      </w:pPr>
    </w:p>
    <w:p w14:paraId="05C2CAA9" w14:textId="77777777" w:rsidR="00AF6F0C" w:rsidRPr="00AF6F0C" w:rsidRDefault="00AF6F0C" w:rsidP="00AF6F0C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Cs w:val="20"/>
          <w:lang w:eastAsia="pl-PL"/>
        </w:rPr>
      </w:pPr>
      <w:r w:rsidRPr="00AF6F0C">
        <w:rPr>
          <w:rFonts w:eastAsia="Times New Roman" w:cs="Arial"/>
          <w:b/>
          <w:color w:val="auto"/>
          <w:spacing w:val="0"/>
          <w:szCs w:val="20"/>
          <w:lang w:eastAsia="pl-PL"/>
        </w:rPr>
        <w:t xml:space="preserve">OŚWIADCZENIE WYKONAWCY  </w:t>
      </w:r>
    </w:p>
    <w:p w14:paraId="1CE563B4" w14:textId="77777777" w:rsidR="00AF6F0C" w:rsidRPr="00AF6F0C" w:rsidRDefault="00AF6F0C" w:rsidP="00AF6F0C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Cs w:val="20"/>
          <w:lang w:eastAsia="pl-PL"/>
        </w:rPr>
      </w:pPr>
      <w:r w:rsidRPr="00AF6F0C">
        <w:rPr>
          <w:rFonts w:eastAsia="Times New Roman" w:cs="Arial"/>
          <w:b/>
          <w:color w:val="auto"/>
          <w:spacing w:val="0"/>
          <w:szCs w:val="20"/>
          <w:lang w:eastAsia="pl-PL"/>
        </w:rPr>
        <w:t xml:space="preserve">WSPÓLNIE UBIEGAJĄCEGO SIĘ O ZAMÓWIENIE </w:t>
      </w:r>
    </w:p>
    <w:p w14:paraId="272EAD9C" w14:textId="2EA57669" w:rsidR="00AF6F0C" w:rsidRPr="00AF6F0C" w:rsidRDefault="00AF6F0C" w:rsidP="00AF6F0C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Cs w:val="20"/>
          <w:lang w:eastAsia="pl-PL"/>
        </w:rPr>
      </w:pPr>
      <w:r w:rsidRPr="00AF6F0C">
        <w:rPr>
          <w:rFonts w:eastAsia="Times New Roman" w:cs="Arial"/>
          <w:b/>
          <w:color w:val="auto"/>
          <w:spacing w:val="0"/>
          <w:szCs w:val="20"/>
          <w:lang w:eastAsia="pl-PL"/>
        </w:rPr>
        <w:t xml:space="preserve">(składane na podstawie art. 117 ust. 4 </w:t>
      </w:r>
      <w:r w:rsidR="003A4113">
        <w:rPr>
          <w:rFonts w:eastAsia="Times New Roman" w:cs="Arial"/>
          <w:b/>
          <w:color w:val="auto"/>
          <w:spacing w:val="0"/>
          <w:szCs w:val="20"/>
          <w:lang w:eastAsia="pl-PL"/>
        </w:rPr>
        <w:t>PZP)</w:t>
      </w:r>
    </w:p>
    <w:p w14:paraId="2ED6994C" w14:textId="77777777" w:rsidR="00AF6F0C" w:rsidRPr="00AF6F0C" w:rsidRDefault="00AF6F0C" w:rsidP="00AF6F0C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Cs w:val="20"/>
          <w:lang w:eastAsia="pl-PL"/>
        </w:rPr>
      </w:pPr>
    </w:p>
    <w:p w14:paraId="79C3C6E8" w14:textId="77777777" w:rsidR="00AF6F0C" w:rsidRPr="00C73C33" w:rsidRDefault="00AF6F0C" w:rsidP="00AF6F0C">
      <w:pPr>
        <w:spacing w:after="0" w:line="240" w:lineRule="auto"/>
        <w:jc w:val="center"/>
        <w:rPr>
          <w:rFonts w:eastAsia="Times New Roman" w:cs="Arial"/>
          <w:bCs/>
          <w:color w:val="auto"/>
          <w:spacing w:val="0"/>
          <w:szCs w:val="20"/>
          <w:lang w:eastAsia="pl-PL"/>
        </w:rPr>
      </w:pPr>
      <w:r w:rsidRPr="00C73C33">
        <w:rPr>
          <w:rFonts w:eastAsia="Times New Roman" w:cs="Arial"/>
          <w:bCs/>
          <w:color w:val="auto"/>
          <w:spacing w:val="0"/>
          <w:szCs w:val="20"/>
          <w:lang w:eastAsia="pl-PL"/>
        </w:rPr>
        <w:t xml:space="preserve">Na potrzeby postępowania o udzielenie zamówienia publicznego p.n.: </w:t>
      </w:r>
    </w:p>
    <w:p w14:paraId="66B2AB5D" w14:textId="77777777" w:rsidR="00AF6F0C" w:rsidRPr="00AF6F0C" w:rsidRDefault="00AF6F0C" w:rsidP="00AF6F0C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Cs w:val="20"/>
          <w:lang w:eastAsia="pl-PL"/>
        </w:rPr>
      </w:pPr>
    </w:p>
    <w:p w14:paraId="6FEE40B7" w14:textId="6BCDBC82" w:rsidR="00C73C33" w:rsidRDefault="00C73C33" w:rsidP="00AF6F0C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Cs w:val="20"/>
          <w:lang w:eastAsia="pl-PL"/>
        </w:rPr>
      </w:pPr>
      <w:r w:rsidRPr="00C73C33">
        <w:rPr>
          <w:rFonts w:eastAsia="Times New Roman" w:cs="Arial"/>
          <w:b/>
          <w:color w:val="auto"/>
          <w:spacing w:val="0"/>
          <w:szCs w:val="20"/>
          <w:lang w:eastAsia="pl-PL"/>
        </w:rPr>
        <w:t>„</w:t>
      </w:r>
      <w:r w:rsidR="00C22B4C" w:rsidRPr="00C22B4C">
        <w:rPr>
          <w:rFonts w:eastAsia="Times New Roman" w:cs="Arial"/>
          <w:b/>
          <w:color w:val="auto"/>
          <w:spacing w:val="0"/>
          <w:szCs w:val="20"/>
          <w:lang w:eastAsia="pl-PL"/>
        </w:rPr>
        <w:t>Świadczenie usług okresowych przeglądów technicznych, konserwacji, bieżących napraw i usuwania awarii instalacji detekcji gazów</w:t>
      </w:r>
      <w:r w:rsidRPr="00C73C33">
        <w:rPr>
          <w:rFonts w:eastAsia="Times New Roman" w:cs="Arial"/>
          <w:b/>
          <w:color w:val="auto"/>
          <w:spacing w:val="0"/>
          <w:szCs w:val="20"/>
          <w:lang w:eastAsia="pl-PL"/>
        </w:rPr>
        <w:t>”</w:t>
      </w:r>
    </w:p>
    <w:p w14:paraId="104AF0A0" w14:textId="38F6D24A" w:rsidR="00AF6F0C" w:rsidRPr="00AF6F0C" w:rsidRDefault="00AF6F0C" w:rsidP="00AF6F0C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Cs w:val="20"/>
          <w:lang w:eastAsia="pl-PL"/>
        </w:rPr>
      </w:pPr>
      <w:r w:rsidRPr="00AF6F0C">
        <w:rPr>
          <w:rFonts w:eastAsia="Times New Roman" w:cs="Arial"/>
          <w:b/>
          <w:color w:val="auto"/>
          <w:spacing w:val="0"/>
          <w:szCs w:val="20"/>
          <w:lang w:eastAsia="pl-PL"/>
        </w:rPr>
        <w:t xml:space="preserve"> </w:t>
      </w:r>
    </w:p>
    <w:p w14:paraId="15DDBD9F" w14:textId="77777777" w:rsidR="00AF6F0C" w:rsidRPr="00C73C33" w:rsidRDefault="00AF6F0C" w:rsidP="00AF6F0C">
      <w:pPr>
        <w:spacing w:after="0" w:line="240" w:lineRule="auto"/>
        <w:jc w:val="center"/>
        <w:rPr>
          <w:rFonts w:eastAsia="Times New Roman" w:cs="Arial"/>
          <w:bCs/>
          <w:color w:val="auto"/>
          <w:spacing w:val="0"/>
          <w:szCs w:val="20"/>
          <w:lang w:eastAsia="pl-PL"/>
        </w:rPr>
      </w:pPr>
    </w:p>
    <w:p w14:paraId="76C04178" w14:textId="510B97F3" w:rsidR="00AF6F0C" w:rsidRPr="00AF6F0C" w:rsidRDefault="00AF6F0C" w:rsidP="003A4113">
      <w:pPr>
        <w:spacing w:after="0" w:line="360" w:lineRule="auto"/>
        <w:rPr>
          <w:rFonts w:eastAsia="Times New Roman" w:cs="Arial"/>
          <w:b/>
          <w:color w:val="auto"/>
          <w:spacing w:val="0"/>
          <w:szCs w:val="20"/>
          <w:lang w:eastAsia="pl-PL"/>
        </w:rPr>
      </w:pPr>
      <w:r w:rsidRPr="00C73C33">
        <w:rPr>
          <w:rFonts w:eastAsia="Times New Roman" w:cs="Arial"/>
          <w:bCs/>
          <w:color w:val="auto"/>
          <w:spacing w:val="0"/>
          <w:szCs w:val="20"/>
          <w:lang w:eastAsia="pl-PL"/>
        </w:rPr>
        <w:t xml:space="preserve">Ja/My, niżej podpisany/i </w:t>
      </w:r>
      <w:r w:rsidRPr="00AF6F0C">
        <w:rPr>
          <w:rFonts w:eastAsia="Times New Roman" w:cs="Arial"/>
          <w:b/>
          <w:color w:val="auto"/>
          <w:spacing w:val="0"/>
          <w:szCs w:val="20"/>
          <w:lang w:eastAsia="pl-PL"/>
        </w:rPr>
        <w:t>…………………………………………………………………</w:t>
      </w:r>
    </w:p>
    <w:p w14:paraId="489C8816" w14:textId="70E52325" w:rsidR="00AF6F0C" w:rsidRPr="00C73C33" w:rsidRDefault="00AF6F0C" w:rsidP="003A4113">
      <w:pPr>
        <w:spacing w:after="0" w:line="240" w:lineRule="auto"/>
        <w:rPr>
          <w:rFonts w:eastAsia="Times New Roman" w:cs="Arial"/>
          <w:bCs/>
          <w:color w:val="auto"/>
          <w:spacing w:val="0"/>
          <w:szCs w:val="20"/>
          <w:lang w:eastAsia="pl-PL"/>
        </w:rPr>
      </w:pPr>
      <w:r w:rsidRPr="00C73C33">
        <w:rPr>
          <w:rFonts w:eastAsia="Times New Roman" w:cs="Arial"/>
          <w:bCs/>
          <w:color w:val="auto"/>
          <w:spacing w:val="0"/>
          <w:szCs w:val="20"/>
          <w:lang w:eastAsia="pl-PL"/>
        </w:rPr>
        <w:t>działając w imieniu i na rzecz: …………………………………………</w:t>
      </w:r>
      <w:r w:rsidR="003A4113">
        <w:rPr>
          <w:rFonts w:eastAsia="Times New Roman" w:cs="Arial"/>
          <w:bCs/>
          <w:color w:val="auto"/>
          <w:spacing w:val="0"/>
          <w:szCs w:val="20"/>
          <w:lang w:eastAsia="pl-PL"/>
        </w:rPr>
        <w:t>………….</w:t>
      </w:r>
      <w:r w:rsidRPr="00C73C33">
        <w:rPr>
          <w:rFonts w:eastAsia="Times New Roman" w:cs="Arial"/>
          <w:bCs/>
          <w:color w:val="auto"/>
          <w:spacing w:val="0"/>
          <w:szCs w:val="20"/>
          <w:lang w:eastAsia="pl-PL"/>
        </w:rPr>
        <w:t>………………………</w:t>
      </w:r>
    </w:p>
    <w:p w14:paraId="381D989F" w14:textId="77777777" w:rsidR="00AF6F0C" w:rsidRPr="003A4113" w:rsidRDefault="00AF6F0C" w:rsidP="003A4113">
      <w:pPr>
        <w:spacing w:after="0" w:line="240" w:lineRule="auto"/>
        <w:jc w:val="right"/>
        <w:rPr>
          <w:rFonts w:eastAsia="Times New Roman" w:cs="Arial"/>
          <w:bCs/>
          <w:color w:val="auto"/>
          <w:spacing w:val="0"/>
          <w:sz w:val="18"/>
          <w:szCs w:val="18"/>
          <w:lang w:eastAsia="pl-PL"/>
        </w:rPr>
      </w:pPr>
      <w:r w:rsidRPr="003A4113">
        <w:rPr>
          <w:rFonts w:eastAsia="Times New Roman" w:cs="Arial"/>
          <w:bCs/>
          <w:color w:val="auto"/>
          <w:spacing w:val="0"/>
          <w:sz w:val="18"/>
          <w:szCs w:val="18"/>
          <w:lang w:eastAsia="pl-PL"/>
        </w:rPr>
        <w:t>(</w:t>
      </w:r>
      <w:r w:rsidRPr="003A4113">
        <w:rPr>
          <w:rFonts w:eastAsia="Times New Roman" w:cs="Arial"/>
          <w:bCs/>
          <w:i/>
          <w:iCs/>
          <w:color w:val="auto"/>
          <w:spacing w:val="0"/>
          <w:sz w:val="18"/>
          <w:szCs w:val="18"/>
          <w:lang w:eastAsia="pl-PL"/>
        </w:rPr>
        <w:t>Wykonawców wspólnie ubiegających się</w:t>
      </w:r>
      <w:r w:rsidRPr="003A4113">
        <w:rPr>
          <w:rFonts w:eastAsia="Times New Roman" w:cs="Arial"/>
          <w:bCs/>
          <w:color w:val="auto"/>
          <w:spacing w:val="0"/>
          <w:sz w:val="18"/>
          <w:szCs w:val="18"/>
          <w:lang w:eastAsia="pl-PL"/>
        </w:rPr>
        <w:t>)</w:t>
      </w:r>
    </w:p>
    <w:p w14:paraId="55DBA7FC" w14:textId="77777777" w:rsidR="003A4113" w:rsidRDefault="003A4113" w:rsidP="003A4113">
      <w:pPr>
        <w:spacing w:after="0" w:line="240" w:lineRule="auto"/>
        <w:jc w:val="center"/>
        <w:rPr>
          <w:rFonts w:eastAsia="Times New Roman" w:cs="Arial"/>
          <w:bCs/>
          <w:color w:val="auto"/>
          <w:spacing w:val="0"/>
          <w:szCs w:val="20"/>
          <w:lang w:eastAsia="pl-PL"/>
        </w:rPr>
      </w:pPr>
    </w:p>
    <w:p w14:paraId="6274E36D" w14:textId="7BF3DFBF" w:rsidR="00AF6F0C" w:rsidRPr="00C73C33" w:rsidRDefault="00AF6F0C" w:rsidP="003A4113">
      <w:pPr>
        <w:spacing w:after="0" w:line="240" w:lineRule="auto"/>
        <w:jc w:val="center"/>
        <w:rPr>
          <w:rFonts w:eastAsia="Times New Roman" w:cs="Arial"/>
          <w:bCs/>
          <w:color w:val="auto"/>
          <w:spacing w:val="0"/>
          <w:szCs w:val="20"/>
          <w:lang w:eastAsia="pl-PL"/>
        </w:rPr>
      </w:pPr>
      <w:r w:rsidRPr="00C73C33">
        <w:rPr>
          <w:rFonts w:eastAsia="Times New Roman" w:cs="Arial"/>
          <w:bCs/>
          <w:color w:val="auto"/>
          <w:spacing w:val="0"/>
          <w:szCs w:val="20"/>
          <w:lang w:eastAsia="pl-PL"/>
        </w:rPr>
        <w:t>……………………………………………………………………………………………………………………………</w:t>
      </w:r>
    </w:p>
    <w:p w14:paraId="3945BA5E" w14:textId="77777777" w:rsidR="00AF6F0C" w:rsidRPr="003A4113" w:rsidRDefault="00AF6F0C" w:rsidP="003A4113">
      <w:pPr>
        <w:spacing w:after="0" w:line="240" w:lineRule="auto"/>
        <w:jc w:val="center"/>
        <w:rPr>
          <w:rFonts w:eastAsia="Times New Roman" w:cs="Arial"/>
          <w:bCs/>
          <w:color w:val="auto"/>
          <w:spacing w:val="0"/>
          <w:sz w:val="18"/>
          <w:szCs w:val="18"/>
          <w:lang w:eastAsia="pl-PL"/>
        </w:rPr>
      </w:pPr>
      <w:r w:rsidRPr="003A4113">
        <w:rPr>
          <w:rFonts w:eastAsia="Times New Roman" w:cs="Arial"/>
          <w:bCs/>
          <w:color w:val="auto"/>
          <w:spacing w:val="0"/>
          <w:sz w:val="18"/>
          <w:szCs w:val="18"/>
          <w:lang w:eastAsia="pl-PL"/>
        </w:rPr>
        <w:t>(</w:t>
      </w:r>
      <w:r w:rsidRPr="003A4113">
        <w:rPr>
          <w:rFonts w:eastAsia="Times New Roman" w:cs="Arial"/>
          <w:bCs/>
          <w:i/>
          <w:iCs/>
          <w:color w:val="auto"/>
          <w:spacing w:val="0"/>
          <w:sz w:val="18"/>
          <w:szCs w:val="18"/>
          <w:lang w:eastAsia="pl-PL"/>
        </w:rPr>
        <w:t>adres siedziby Wykonawców wspólnie ubiegających się</w:t>
      </w:r>
      <w:r w:rsidRPr="003A4113">
        <w:rPr>
          <w:rFonts w:eastAsia="Times New Roman" w:cs="Arial"/>
          <w:bCs/>
          <w:color w:val="auto"/>
          <w:spacing w:val="0"/>
          <w:sz w:val="18"/>
          <w:szCs w:val="18"/>
          <w:lang w:eastAsia="pl-PL"/>
        </w:rPr>
        <w:t>)</w:t>
      </w:r>
    </w:p>
    <w:p w14:paraId="2BCA586F" w14:textId="3DF7AFBF" w:rsidR="003A4113" w:rsidRDefault="00AF6F0C" w:rsidP="003A4113">
      <w:pPr>
        <w:spacing w:after="0" w:line="360" w:lineRule="auto"/>
        <w:rPr>
          <w:rFonts w:eastAsia="Times New Roman" w:cs="Arial"/>
          <w:bCs/>
          <w:color w:val="auto"/>
          <w:spacing w:val="0"/>
          <w:szCs w:val="20"/>
          <w:lang w:eastAsia="pl-PL"/>
        </w:rPr>
      </w:pPr>
      <w:r w:rsidRPr="00C73C33">
        <w:rPr>
          <w:rFonts w:eastAsia="Times New Roman" w:cs="Arial"/>
          <w:bCs/>
          <w:color w:val="auto"/>
          <w:spacing w:val="0"/>
          <w:szCs w:val="20"/>
          <w:lang w:eastAsia="pl-PL"/>
        </w:rPr>
        <w:tab/>
      </w:r>
    </w:p>
    <w:p w14:paraId="430B85F5" w14:textId="3E1E7F69" w:rsidR="00AF6F0C" w:rsidRPr="00C73C33" w:rsidRDefault="003A4113" w:rsidP="003A4113">
      <w:pPr>
        <w:spacing w:after="0" w:line="360" w:lineRule="auto"/>
        <w:rPr>
          <w:rFonts w:eastAsia="Times New Roman" w:cs="Arial"/>
          <w:bCs/>
          <w:color w:val="auto"/>
          <w:spacing w:val="0"/>
          <w:szCs w:val="20"/>
          <w:lang w:eastAsia="pl-PL"/>
        </w:rPr>
      </w:pPr>
      <w:r>
        <w:rPr>
          <w:rFonts w:eastAsia="Times New Roman" w:cs="Arial"/>
          <w:bCs/>
          <w:color w:val="auto"/>
          <w:spacing w:val="0"/>
          <w:szCs w:val="20"/>
          <w:lang w:eastAsia="pl-PL"/>
        </w:rPr>
        <w:t xml:space="preserve">1. </w:t>
      </w:r>
      <w:r w:rsidR="00AF6F0C" w:rsidRPr="00C73C33">
        <w:rPr>
          <w:rFonts w:eastAsia="Times New Roman" w:cs="Arial"/>
          <w:bCs/>
          <w:color w:val="auto"/>
          <w:spacing w:val="0"/>
          <w:szCs w:val="20"/>
          <w:lang w:eastAsia="pl-PL"/>
        </w:rPr>
        <w:t>Oświadczam(y), że:</w:t>
      </w:r>
    </w:p>
    <w:p w14:paraId="2C1EF1BB" w14:textId="330ABBC2" w:rsidR="00AF6F0C" w:rsidRPr="00C73C33" w:rsidRDefault="00AF6F0C" w:rsidP="003A4113">
      <w:pPr>
        <w:spacing w:after="0" w:line="360" w:lineRule="auto"/>
        <w:rPr>
          <w:rFonts w:eastAsia="Times New Roman" w:cs="Arial"/>
          <w:bCs/>
          <w:color w:val="auto"/>
          <w:spacing w:val="0"/>
          <w:szCs w:val="20"/>
          <w:lang w:eastAsia="pl-PL"/>
        </w:rPr>
      </w:pPr>
      <w:r w:rsidRPr="00C73C33">
        <w:rPr>
          <w:rFonts w:eastAsia="Times New Roman" w:cs="Arial"/>
          <w:bCs/>
          <w:color w:val="auto"/>
          <w:spacing w:val="0"/>
          <w:szCs w:val="20"/>
          <w:lang w:eastAsia="pl-PL"/>
        </w:rPr>
        <w:t>1.1.……………………………………………………………………………………………………………………………</w:t>
      </w:r>
    </w:p>
    <w:p w14:paraId="3A2C51B9" w14:textId="77777777" w:rsidR="00AF6F0C" w:rsidRPr="003A4113" w:rsidRDefault="00AF6F0C" w:rsidP="00AF6F0C">
      <w:pPr>
        <w:spacing w:after="0" w:line="240" w:lineRule="auto"/>
        <w:jc w:val="center"/>
        <w:rPr>
          <w:rFonts w:eastAsia="Times New Roman" w:cs="Arial"/>
          <w:bCs/>
          <w:i/>
          <w:iCs/>
          <w:color w:val="auto"/>
          <w:spacing w:val="0"/>
          <w:sz w:val="18"/>
          <w:szCs w:val="18"/>
          <w:lang w:eastAsia="pl-PL"/>
        </w:rPr>
      </w:pPr>
      <w:r w:rsidRPr="003A4113">
        <w:rPr>
          <w:rFonts w:eastAsia="Times New Roman" w:cs="Arial"/>
          <w:bCs/>
          <w:i/>
          <w:iCs/>
          <w:color w:val="auto"/>
          <w:spacing w:val="0"/>
          <w:sz w:val="18"/>
          <w:szCs w:val="18"/>
          <w:lang w:eastAsia="pl-PL"/>
        </w:rPr>
        <w:t>(pełna nazwa jednego z Wykonawców wspólnie ubiegających się o udzielnie zamówienia np. członka konsorcjum lub wspólnika spółki cywilnej)</w:t>
      </w:r>
    </w:p>
    <w:p w14:paraId="5148084A" w14:textId="77777777" w:rsidR="00AF6F0C" w:rsidRPr="00C73C33" w:rsidRDefault="00AF6F0C" w:rsidP="00AF6F0C">
      <w:pPr>
        <w:spacing w:after="0" w:line="240" w:lineRule="auto"/>
        <w:jc w:val="center"/>
        <w:rPr>
          <w:rFonts w:eastAsia="Times New Roman" w:cs="Arial"/>
          <w:bCs/>
          <w:color w:val="auto"/>
          <w:spacing w:val="0"/>
          <w:szCs w:val="20"/>
          <w:lang w:eastAsia="pl-PL"/>
        </w:rPr>
      </w:pPr>
    </w:p>
    <w:p w14:paraId="5372CFCE" w14:textId="77777777" w:rsidR="00AF6F0C" w:rsidRPr="00C73C33" w:rsidRDefault="00AF6F0C" w:rsidP="003A4113">
      <w:pPr>
        <w:spacing w:after="0" w:line="240" w:lineRule="auto"/>
        <w:jc w:val="left"/>
        <w:rPr>
          <w:rFonts w:eastAsia="Times New Roman" w:cs="Arial"/>
          <w:bCs/>
          <w:color w:val="auto"/>
          <w:spacing w:val="0"/>
          <w:szCs w:val="20"/>
          <w:lang w:eastAsia="pl-PL"/>
        </w:rPr>
      </w:pPr>
      <w:r w:rsidRPr="00C73C33">
        <w:rPr>
          <w:rFonts w:eastAsia="Times New Roman" w:cs="Arial"/>
          <w:bCs/>
          <w:color w:val="auto"/>
          <w:spacing w:val="0"/>
          <w:szCs w:val="20"/>
          <w:lang w:eastAsia="pl-PL"/>
        </w:rPr>
        <w:t>będzie wykonywał następujący zakres przedmiotu zamówienia*:</w:t>
      </w:r>
    </w:p>
    <w:p w14:paraId="769AF244" w14:textId="77777777" w:rsidR="00AF6F0C" w:rsidRPr="00C73C33" w:rsidRDefault="00AF6F0C" w:rsidP="00AF6F0C">
      <w:pPr>
        <w:spacing w:after="0" w:line="240" w:lineRule="auto"/>
        <w:jc w:val="center"/>
        <w:rPr>
          <w:rFonts w:eastAsia="Times New Roman" w:cs="Arial"/>
          <w:bCs/>
          <w:color w:val="auto"/>
          <w:spacing w:val="0"/>
          <w:szCs w:val="20"/>
          <w:lang w:eastAsia="pl-PL"/>
        </w:rPr>
      </w:pPr>
      <w:r w:rsidRPr="00C73C33">
        <w:rPr>
          <w:rFonts w:eastAsia="Times New Roman" w:cs="Arial"/>
          <w:bCs/>
          <w:color w:val="auto"/>
          <w:spacing w:val="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p w14:paraId="314D1224" w14:textId="05D209D1" w:rsidR="00AF6F0C" w:rsidRDefault="00AF6F0C" w:rsidP="00AF6F0C">
      <w:pPr>
        <w:spacing w:after="0" w:line="240" w:lineRule="auto"/>
        <w:jc w:val="center"/>
        <w:rPr>
          <w:rFonts w:eastAsia="Times New Roman" w:cs="Arial"/>
          <w:bCs/>
          <w:color w:val="auto"/>
          <w:spacing w:val="0"/>
          <w:szCs w:val="20"/>
          <w:lang w:eastAsia="pl-PL"/>
        </w:rPr>
      </w:pPr>
      <w:r w:rsidRPr="00C73C33">
        <w:rPr>
          <w:rFonts w:eastAsia="Times New Roman" w:cs="Arial"/>
          <w:bCs/>
          <w:color w:val="auto"/>
          <w:spacing w:val="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p w14:paraId="65CF568A" w14:textId="77777777" w:rsidR="003A4113" w:rsidRPr="00C73C33" w:rsidRDefault="003A4113" w:rsidP="00AF6F0C">
      <w:pPr>
        <w:spacing w:after="0" w:line="240" w:lineRule="auto"/>
        <w:jc w:val="center"/>
        <w:rPr>
          <w:rFonts w:eastAsia="Times New Roman" w:cs="Arial"/>
          <w:bCs/>
          <w:color w:val="auto"/>
          <w:spacing w:val="0"/>
          <w:szCs w:val="20"/>
          <w:lang w:eastAsia="pl-PL"/>
        </w:rPr>
      </w:pPr>
    </w:p>
    <w:p w14:paraId="74BDB73B" w14:textId="075FEB49" w:rsidR="00AF6F0C" w:rsidRPr="00C73C33" w:rsidRDefault="00AF6F0C" w:rsidP="00C73C33">
      <w:pPr>
        <w:spacing w:after="0" w:line="240" w:lineRule="auto"/>
        <w:rPr>
          <w:rFonts w:eastAsia="Times New Roman" w:cs="Arial"/>
          <w:bCs/>
          <w:color w:val="auto"/>
          <w:spacing w:val="0"/>
          <w:szCs w:val="20"/>
          <w:lang w:eastAsia="pl-PL"/>
        </w:rPr>
      </w:pPr>
      <w:r w:rsidRPr="00C73C33">
        <w:rPr>
          <w:rFonts w:eastAsia="Times New Roman" w:cs="Arial"/>
          <w:bCs/>
          <w:color w:val="auto"/>
          <w:spacing w:val="0"/>
          <w:szCs w:val="20"/>
          <w:lang w:eastAsia="pl-PL"/>
        </w:rPr>
        <w:t>1.2</w:t>
      </w:r>
      <w:r w:rsidR="003A4113">
        <w:rPr>
          <w:rFonts w:eastAsia="Times New Roman" w:cs="Arial"/>
          <w:bCs/>
          <w:color w:val="auto"/>
          <w:spacing w:val="0"/>
          <w:szCs w:val="20"/>
          <w:lang w:eastAsia="pl-PL"/>
        </w:rPr>
        <w:t xml:space="preserve"> </w:t>
      </w:r>
      <w:r w:rsidRPr="00C73C33">
        <w:rPr>
          <w:rFonts w:eastAsia="Times New Roman" w:cs="Arial"/>
          <w:bCs/>
          <w:color w:val="auto"/>
          <w:spacing w:val="0"/>
          <w:szCs w:val="20"/>
          <w:lang w:eastAsia="pl-PL"/>
        </w:rPr>
        <w:t>.………………………………………………………………………………………………………………………</w:t>
      </w:r>
    </w:p>
    <w:p w14:paraId="2D2B4F91" w14:textId="77777777" w:rsidR="00AF6F0C" w:rsidRPr="003A4113" w:rsidRDefault="00AF6F0C" w:rsidP="00AF6F0C">
      <w:pPr>
        <w:spacing w:after="0" w:line="240" w:lineRule="auto"/>
        <w:jc w:val="center"/>
        <w:rPr>
          <w:rFonts w:eastAsia="Times New Roman" w:cs="Arial"/>
          <w:bCs/>
          <w:i/>
          <w:iCs/>
          <w:color w:val="auto"/>
          <w:spacing w:val="0"/>
          <w:sz w:val="18"/>
          <w:szCs w:val="18"/>
          <w:lang w:eastAsia="pl-PL"/>
        </w:rPr>
      </w:pPr>
      <w:r w:rsidRPr="003A4113">
        <w:rPr>
          <w:rFonts w:eastAsia="Times New Roman" w:cs="Arial"/>
          <w:bCs/>
          <w:i/>
          <w:iCs/>
          <w:color w:val="auto"/>
          <w:spacing w:val="0"/>
          <w:sz w:val="18"/>
          <w:szCs w:val="18"/>
          <w:lang w:eastAsia="pl-PL"/>
        </w:rPr>
        <w:t>(pełna nazwa jednego z Wykonawców wspólnie ubiegających się o udzielnie zamówienia np. członka konsorcjum lub wspólnika spółki cywilnej)</w:t>
      </w:r>
    </w:p>
    <w:p w14:paraId="71982E56" w14:textId="77777777" w:rsidR="00AF6F0C" w:rsidRPr="00C73C33" w:rsidRDefault="00AF6F0C" w:rsidP="00AF6F0C">
      <w:pPr>
        <w:spacing w:after="0" w:line="240" w:lineRule="auto"/>
        <w:jc w:val="center"/>
        <w:rPr>
          <w:rFonts w:eastAsia="Times New Roman" w:cs="Arial"/>
          <w:bCs/>
          <w:color w:val="auto"/>
          <w:spacing w:val="0"/>
          <w:szCs w:val="20"/>
          <w:lang w:eastAsia="pl-PL"/>
        </w:rPr>
      </w:pPr>
    </w:p>
    <w:p w14:paraId="76369013" w14:textId="211E591D" w:rsidR="00AF6F0C" w:rsidRPr="00C73C33" w:rsidRDefault="00AF6F0C" w:rsidP="003A4113">
      <w:pPr>
        <w:spacing w:after="0" w:line="240" w:lineRule="auto"/>
        <w:jc w:val="left"/>
        <w:rPr>
          <w:rFonts w:eastAsia="Times New Roman" w:cs="Arial"/>
          <w:bCs/>
          <w:color w:val="auto"/>
          <w:spacing w:val="0"/>
          <w:szCs w:val="20"/>
          <w:lang w:eastAsia="pl-PL"/>
        </w:rPr>
      </w:pPr>
      <w:r w:rsidRPr="00C73C33">
        <w:rPr>
          <w:rFonts w:eastAsia="Times New Roman" w:cs="Arial"/>
          <w:bCs/>
          <w:color w:val="auto"/>
          <w:spacing w:val="0"/>
          <w:szCs w:val="20"/>
          <w:lang w:eastAsia="pl-PL"/>
        </w:rPr>
        <w:t>będzie wykonywał następujący zakres przedmiotu zamówienia</w:t>
      </w:r>
      <w:r w:rsidR="003A4113">
        <w:rPr>
          <w:rFonts w:eastAsia="Times New Roman" w:cs="Arial"/>
          <w:bCs/>
          <w:color w:val="auto"/>
          <w:spacing w:val="0"/>
          <w:szCs w:val="20"/>
          <w:lang w:eastAsia="pl-PL"/>
        </w:rPr>
        <w:t>*</w:t>
      </w:r>
      <w:r w:rsidRPr="00C73C33">
        <w:rPr>
          <w:rFonts w:eastAsia="Times New Roman" w:cs="Arial"/>
          <w:bCs/>
          <w:color w:val="auto"/>
          <w:spacing w:val="0"/>
          <w:szCs w:val="20"/>
          <w:lang w:eastAsia="pl-PL"/>
        </w:rPr>
        <w:t>:</w:t>
      </w:r>
    </w:p>
    <w:p w14:paraId="26422C67" w14:textId="77777777" w:rsidR="00AF6F0C" w:rsidRPr="00C73C33" w:rsidRDefault="00AF6F0C" w:rsidP="00AF6F0C">
      <w:pPr>
        <w:spacing w:after="0" w:line="240" w:lineRule="auto"/>
        <w:jc w:val="center"/>
        <w:rPr>
          <w:rFonts w:eastAsia="Times New Roman" w:cs="Arial"/>
          <w:bCs/>
          <w:color w:val="auto"/>
          <w:spacing w:val="0"/>
          <w:szCs w:val="20"/>
          <w:lang w:eastAsia="pl-PL"/>
        </w:rPr>
      </w:pPr>
      <w:r w:rsidRPr="00C73C33">
        <w:rPr>
          <w:rFonts w:eastAsia="Times New Roman" w:cs="Arial"/>
          <w:bCs/>
          <w:color w:val="auto"/>
          <w:spacing w:val="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p w14:paraId="53AE3CDD" w14:textId="77777777" w:rsidR="00AF6F0C" w:rsidRPr="00C73C33" w:rsidRDefault="00AF6F0C" w:rsidP="00AF6F0C">
      <w:pPr>
        <w:spacing w:after="0" w:line="240" w:lineRule="auto"/>
        <w:jc w:val="center"/>
        <w:rPr>
          <w:rFonts w:eastAsia="Times New Roman" w:cs="Arial"/>
          <w:bCs/>
          <w:color w:val="auto"/>
          <w:spacing w:val="0"/>
          <w:szCs w:val="20"/>
          <w:lang w:eastAsia="pl-PL"/>
        </w:rPr>
      </w:pPr>
      <w:r w:rsidRPr="00C73C33">
        <w:rPr>
          <w:rFonts w:eastAsia="Times New Roman" w:cs="Arial"/>
          <w:bCs/>
          <w:color w:val="auto"/>
          <w:spacing w:val="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p w14:paraId="5E61D522" w14:textId="77777777" w:rsidR="00AF6F0C" w:rsidRPr="00AF6F0C" w:rsidRDefault="00AF6F0C" w:rsidP="00AF6F0C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Cs w:val="20"/>
          <w:lang w:eastAsia="pl-PL"/>
        </w:rPr>
      </w:pPr>
    </w:p>
    <w:p w14:paraId="528CD8CD" w14:textId="77777777" w:rsidR="003A4113" w:rsidRPr="003A4113" w:rsidRDefault="003A4113" w:rsidP="003A4113">
      <w:pPr>
        <w:spacing w:after="0" w:line="240" w:lineRule="auto"/>
        <w:rPr>
          <w:rFonts w:eastAsia="Times New Roman" w:cs="Arial"/>
          <w:bCs/>
          <w:color w:val="auto"/>
          <w:spacing w:val="0"/>
          <w:szCs w:val="20"/>
          <w:lang w:eastAsia="pl-PL"/>
        </w:rPr>
      </w:pPr>
      <w:r w:rsidRPr="003A4113">
        <w:rPr>
          <w:rFonts w:eastAsia="Times New Roman" w:cs="Arial"/>
          <w:bCs/>
          <w:color w:val="auto"/>
          <w:spacing w:val="0"/>
          <w:szCs w:val="20"/>
          <w:lang w:eastAsia="pl-PL"/>
        </w:rPr>
        <w:t xml:space="preserve">Należy wskazać które roboty budowalne, dostawy lub usługi wchodzące w zakres przedmiotu zamówienia wykonają poszczególni Wykonawcy (konsorcjanci lub wspólnicy spółki cywilnej </w:t>
      </w:r>
    </w:p>
    <w:p w14:paraId="473CDD0E" w14:textId="0066055F" w:rsidR="00692A9D" w:rsidRPr="003A4113" w:rsidRDefault="003A4113" w:rsidP="003A4113">
      <w:pPr>
        <w:spacing w:after="0" w:line="240" w:lineRule="auto"/>
        <w:rPr>
          <w:rFonts w:eastAsia="Times New Roman" w:cs="Arial"/>
          <w:bCs/>
          <w:color w:val="auto"/>
          <w:sz w:val="18"/>
          <w:szCs w:val="18"/>
          <w:lang w:eastAsia="pl-PL"/>
        </w:rPr>
      </w:pPr>
      <w:r w:rsidRPr="003A4113">
        <w:rPr>
          <w:rFonts w:eastAsia="Times New Roman" w:cs="Arial"/>
          <w:bCs/>
          <w:color w:val="auto"/>
          <w:spacing w:val="0"/>
          <w:szCs w:val="20"/>
          <w:lang w:eastAsia="pl-PL"/>
        </w:rPr>
        <w:t>*niepotrzebne skreślić</w:t>
      </w:r>
    </w:p>
    <w:p w14:paraId="3B51A61F" w14:textId="465ED771" w:rsidR="00C73C33" w:rsidRDefault="00C73C33" w:rsidP="00C73C33">
      <w:pPr>
        <w:spacing w:after="0" w:line="240" w:lineRule="auto"/>
        <w:rPr>
          <w:rFonts w:eastAsia="Times New Roman" w:cs="Arial"/>
          <w:bCs/>
          <w:color w:val="auto"/>
          <w:sz w:val="18"/>
          <w:szCs w:val="18"/>
          <w:lang w:eastAsia="pl-PL"/>
        </w:rPr>
      </w:pPr>
    </w:p>
    <w:p w14:paraId="0BDD7818" w14:textId="77777777" w:rsidR="003A4113" w:rsidRDefault="003A4113" w:rsidP="00C73C33">
      <w:pPr>
        <w:spacing w:after="0" w:line="240" w:lineRule="auto"/>
        <w:rPr>
          <w:rFonts w:ascii="Verdana" w:eastAsia="Times New Roman" w:hAnsi="Verdana"/>
          <w:b/>
          <w:i/>
          <w:color w:val="00B0F0"/>
          <w:szCs w:val="20"/>
          <w:lang w:eastAsia="pl-PL"/>
        </w:rPr>
      </w:pPr>
    </w:p>
    <w:p w14:paraId="34D1AEB3" w14:textId="77777777" w:rsidR="003A4113" w:rsidRDefault="003A4113" w:rsidP="00C73C33">
      <w:pPr>
        <w:spacing w:after="0" w:line="240" w:lineRule="auto"/>
        <w:rPr>
          <w:rFonts w:ascii="Verdana" w:eastAsia="Times New Roman" w:hAnsi="Verdana"/>
          <w:b/>
          <w:i/>
          <w:color w:val="00B0F0"/>
          <w:szCs w:val="20"/>
          <w:lang w:eastAsia="pl-PL"/>
        </w:rPr>
      </w:pPr>
    </w:p>
    <w:p w14:paraId="3F7BDE45" w14:textId="5EC253D2" w:rsidR="00C73C33" w:rsidRPr="00644B27" w:rsidRDefault="00644B27" w:rsidP="00644B27">
      <w:pPr>
        <w:rPr>
          <w:b/>
          <w:bCs/>
          <w:color w:val="FF0000"/>
        </w:rPr>
      </w:pPr>
      <w:r w:rsidRPr="00D77074">
        <w:rPr>
          <w:b/>
          <w:bCs/>
          <w:color w:val="FF0000"/>
        </w:rPr>
        <w:t>Oferta winna zostać sporządzona, pod rygorem nieważności w formie elektronicznej lub w postaci elektronicznej opatrzonej podpisem zaufanym lub podpisem osobistym.</w:t>
      </w:r>
      <w:del w:id="0" w:author="Monika Karolak | Łukasiewicz – PORT" w:date="2024-04-04T09:22:00Z">
        <w:r w:rsidR="003A4113" w:rsidRPr="003A4113" w:rsidDel="00BB24EC">
          <w:rPr>
            <w:rFonts w:ascii="Verdana" w:eastAsia="Times New Roman" w:hAnsi="Verdana"/>
            <w:b/>
            <w:i/>
            <w:color w:val="00B0F0"/>
            <w:szCs w:val="20"/>
            <w:lang w:eastAsia="pl-PL"/>
          </w:rPr>
          <w:delText>.</w:delText>
        </w:r>
      </w:del>
    </w:p>
    <w:sectPr w:rsidR="00C73C33" w:rsidRPr="00644B27" w:rsidSect="00DA52A1">
      <w:footerReference w:type="default" r:id="rId8"/>
      <w:headerReference w:type="first" r:id="rId9"/>
      <w:footerReference w:type="first" r:id="rId10"/>
      <w:pgSz w:w="11906" w:h="16838" w:code="9"/>
      <w:pgMar w:top="2325" w:right="1021" w:bottom="2155" w:left="2722" w:header="709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7486B" w14:textId="77777777" w:rsidR="008777FA" w:rsidRDefault="008777FA" w:rsidP="006747BD">
      <w:pPr>
        <w:spacing w:after="0" w:line="240" w:lineRule="auto"/>
      </w:pPr>
      <w:r>
        <w:separator/>
      </w:r>
    </w:p>
  </w:endnote>
  <w:endnote w:type="continuationSeparator" w:id="0">
    <w:p w14:paraId="23C246B9" w14:textId="77777777" w:rsidR="008777FA" w:rsidRDefault="008777FA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227961"/>
      <w:docPartObj>
        <w:docPartGallery w:val="Page Numbers (Bottom of Page)"/>
        <w:docPartUnique/>
      </w:docPartObj>
    </w:sdtPr>
    <w:sdtContent>
      <w:sdt>
        <w:sdtPr>
          <w:id w:val="-187525118"/>
          <w:docPartObj>
            <w:docPartGallery w:val="Page Numbers (Top of Page)"/>
            <w:docPartUnique/>
          </w:docPartObj>
        </w:sdtPr>
        <w:sdtContent>
          <w:p w14:paraId="29509BE4" w14:textId="77777777" w:rsidR="00D40690" w:rsidRDefault="00D40690">
            <w:pPr>
              <w:pStyle w:val="Stopka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D963AF">
              <w:rPr>
                <w:bCs/>
                <w:noProof/>
              </w:rPr>
              <w:t>2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B80C72">
              <w:rPr>
                <w:bCs/>
                <w:noProof/>
              </w:rPr>
              <w:t>1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79450F" w14:textId="77777777" w:rsidR="00D40690" w:rsidRDefault="00DA52A1">
    <w:pPr>
      <w:pStyle w:val="Stopka"/>
    </w:pPr>
    <w:r w:rsidRPr="00DA52A1">
      <w:rPr>
        <w:noProof/>
        <w:lang w:eastAsia="pl-PL"/>
      </w:rPr>
      <w:drawing>
        <wp:anchor distT="0" distB="0" distL="114300" distR="114300" simplePos="0" relativeHeight="251671552" behindDoc="1" locked="1" layoutInCell="1" allowOverlap="1" wp14:anchorId="57E70A48" wp14:editId="558246AB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01DDF826" wp14:editId="3B857E1B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DB6DC0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6E0E1632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54-066 Wrocław, ul. Stabłowicka 147, Tel: +48 71 734 77 77, Fax: +48 71 720 16 00</w:t>
                          </w:r>
                        </w:p>
                        <w:p w14:paraId="2D7665E4" w14:textId="77777777" w:rsidR="00A4666C" w:rsidRPr="00F76B97" w:rsidRDefault="00A4666C" w:rsidP="00A4666C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F76B97">
                            <w:rPr>
                              <w:lang w:val="en-US"/>
                            </w:rPr>
                            <w:t>E-mail: biuro@port.org.pl | NIP: 894 314 05 23, REGON: 020671635</w:t>
                          </w:r>
                        </w:p>
                        <w:p w14:paraId="322F9AB2" w14:textId="77777777" w:rsidR="00ED7972" w:rsidRDefault="00ED7972" w:rsidP="00ED7972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674E6159" w14:textId="77777777" w:rsidR="00DA52A1" w:rsidRPr="00ED7972" w:rsidRDefault="00ED7972" w:rsidP="006F645A">
                          <w:pPr>
                            <w:pStyle w:val="LukStopka-adres"/>
                          </w:pPr>
                          <w:r>
                            <w:t>Nr KRS: 0000300736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DDF82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35pt;margin-top:773.4pt;width:336.2pt;height:34.6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" filled="f" stroked="f">
              <o:lock v:ext="edit" aspectratio="t"/>
              <v:textbox style="mso-fit-shape-to-text:t" inset="0,0,0,0">
                <w:txbxContent>
                  <w:p w14:paraId="25DB6DC0" w14:textId="77777777" w:rsidR="00A4666C" w:rsidRDefault="00A4666C" w:rsidP="00A4666C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6E0E1632" w14:textId="77777777" w:rsidR="00A4666C" w:rsidRDefault="00A4666C" w:rsidP="00A4666C">
                    <w:pPr>
                      <w:pStyle w:val="LukStopka-adres"/>
                    </w:pPr>
                    <w:r>
                      <w:t>54-066 Wrocław, ul. Stabłowicka 147, Tel: +48 71 734 77 77, Fax: +48 71 720 16 00</w:t>
                    </w:r>
                  </w:p>
                  <w:p w14:paraId="2D7665E4" w14:textId="77777777" w:rsidR="00A4666C" w:rsidRPr="00F76B97" w:rsidRDefault="00A4666C" w:rsidP="00A4666C">
                    <w:pPr>
                      <w:pStyle w:val="LukStopka-adres"/>
                      <w:rPr>
                        <w:lang w:val="en-US"/>
                      </w:rPr>
                    </w:pPr>
                    <w:r w:rsidRPr="00F76B97">
                      <w:rPr>
                        <w:lang w:val="en-US"/>
                      </w:rPr>
                      <w:t>E-mail: biuro@port.org.pl | NIP: 894 314 05 23, REGON: 020671635</w:t>
                    </w:r>
                  </w:p>
                  <w:p w14:paraId="322F9AB2" w14:textId="77777777" w:rsidR="00ED7972" w:rsidRDefault="00ED7972" w:rsidP="00ED7972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674E6159" w14:textId="77777777" w:rsidR="00DA52A1" w:rsidRPr="00ED7972" w:rsidRDefault="00ED7972" w:rsidP="006F645A">
                    <w:pPr>
                      <w:pStyle w:val="LukStopka-adres"/>
                    </w:pPr>
                    <w:r>
                      <w:t>Nr KRS: 0000300736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754125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6E675D59" w14:textId="2405BD55" w:rsidR="004F5805" w:rsidRPr="00D40690" w:rsidRDefault="004F5805" w:rsidP="00D40690">
            <w:pPr>
              <w:pStyle w:val="Stopka"/>
            </w:pPr>
            <w:r w:rsidRPr="00D40690">
              <w:t xml:space="preserve">Strona </w:t>
            </w:r>
            <w:r w:rsidRPr="00D40690">
              <w:fldChar w:fldCharType="begin"/>
            </w:r>
            <w:r w:rsidRPr="00D40690">
              <w:instrText>PAGE</w:instrText>
            </w:r>
            <w:r w:rsidRPr="00D40690">
              <w:fldChar w:fldCharType="separate"/>
            </w:r>
            <w:r w:rsidR="00C36739">
              <w:rPr>
                <w:noProof/>
              </w:rPr>
              <w:t>1</w:t>
            </w:r>
            <w:r w:rsidRPr="00D40690">
              <w:fldChar w:fldCharType="end"/>
            </w:r>
            <w:r w:rsidRPr="00D40690">
              <w:t xml:space="preserve"> z </w:t>
            </w:r>
            <w:r w:rsidRPr="00D40690">
              <w:fldChar w:fldCharType="begin"/>
            </w:r>
            <w:r w:rsidRPr="00D40690">
              <w:instrText>NUMPAGES</w:instrText>
            </w:r>
            <w:r w:rsidRPr="00D40690">
              <w:fldChar w:fldCharType="separate"/>
            </w:r>
            <w:r w:rsidR="00C36739">
              <w:rPr>
                <w:noProof/>
              </w:rPr>
              <w:t>1</w:t>
            </w:r>
            <w:r w:rsidRPr="00D40690">
              <w:fldChar w:fldCharType="end"/>
            </w:r>
          </w:p>
        </w:sdtContent>
      </w:sdt>
    </w:sdtContent>
  </w:sdt>
  <w:p w14:paraId="0E750790" w14:textId="77777777" w:rsidR="003F4BA3" w:rsidRPr="00D06D36" w:rsidRDefault="004F5805" w:rsidP="00D06D36">
    <w:pPr>
      <w:pStyle w:val="LukStopka-adres"/>
      <w:rPr>
        <w:spacing w:val="2"/>
      </w:rPr>
    </w:pPr>
    <w:r>
      <w:rPr>
        <w:spacing w:val="2"/>
        <w:lang w:eastAsia="pl-PL"/>
      </w:rPr>
      <w:drawing>
        <wp:anchor distT="0" distB="0" distL="114300" distR="114300" simplePos="0" relativeHeight="251661312" behindDoc="1" locked="1" layoutInCell="1" allowOverlap="1" wp14:anchorId="13BAD889" wp14:editId="0211CBFA">
          <wp:simplePos x="0" y="0"/>
          <wp:positionH relativeFrom="column">
            <wp:posOffset>4594627</wp:posOffset>
          </wp:positionH>
          <wp:positionV relativeFrom="page">
            <wp:posOffset>9846945</wp:posOffset>
          </wp:positionV>
          <wp:extent cx="1231200" cy="849600"/>
          <wp:effectExtent l="0" t="0" r="0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pacing w:val="2"/>
        <w:lang w:eastAsia="pl-PL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FCADEE1" wp14:editId="24D54C43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22288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222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A996F2" w14:textId="77777777" w:rsidR="00367E97" w:rsidRDefault="00367E97" w:rsidP="00367E97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0C108F78" w14:textId="77777777" w:rsidR="00367E97" w:rsidRDefault="00367E97" w:rsidP="00367E97">
                          <w:pPr>
                            <w:pStyle w:val="LukStopka-adres"/>
                          </w:pPr>
                          <w:r>
                            <w:t>54-066 Wrocław, ul. Stabłowicka 147, Tel: +48 71 734 77 77, Fax: +48 71 720 16 00</w:t>
                          </w:r>
                        </w:p>
                        <w:p w14:paraId="725CA1FE" w14:textId="77777777" w:rsidR="00367E97" w:rsidRPr="0024374D" w:rsidRDefault="00367E97" w:rsidP="00367E97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24374D">
                            <w:rPr>
                              <w:lang w:val="en-US"/>
                            </w:rPr>
                            <w:t>E-mail: biuro@port.lukasiewicz.gov.pl | NIP: 894 314 05 23, REGON: 386585168</w:t>
                          </w:r>
                        </w:p>
                        <w:p w14:paraId="66BF7E57" w14:textId="77777777" w:rsidR="00367E97" w:rsidRDefault="00367E97" w:rsidP="00367E97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5B5EAD31" w14:textId="77777777" w:rsidR="004F5805" w:rsidRPr="00ED7972" w:rsidRDefault="00367E97" w:rsidP="00367E97">
                          <w:pPr>
                            <w:pStyle w:val="LukStopka-adres"/>
                          </w:pPr>
                          <w:r>
                            <w:t>Nr KRS: 0000850580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CADEE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774.9pt;width:336.15pt;height:17.55pt;z-index:-2516541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" filled="f" stroked="f">
              <o:lock v:ext="edit" aspectratio="t"/>
              <v:textbox style="mso-fit-shape-to-text:t" inset="0,0,0,0">
                <w:txbxContent>
                  <w:p w14:paraId="33A996F2" w14:textId="77777777" w:rsidR="00367E97" w:rsidRDefault="00367E97" w:rsidP="00367E97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0C108F78" w14:textId="77777777" w:rsidR="00367E97" w:rsidRDefault="00367E97" w:rsidP="00367E97">
                    <w:pPr>
                      <w:pStyle w:val="LukStopka-adres"/>
                    </w:pPr>
                    <w:r>
                      <w:t>54-066 Wrocław, ul. Stabłowicka 147, Tel: +48 71 734 77 77, Fax: +48 71 720 16 00</w:t>
                    </w:r>
                  </w:p>
                  <w:p w14:paraId="725CA1FE" w14:textId="77777777" w:rsidR="00367E97" w:rsidRPr="0024374D" w:rsidRDefault="00367E97" w:rsidP="00367E97">
                    <w:pPr>
                      <w:pStyle w:val="LukStopka-adres"/>
                      <w:rPr>
                        <w:lang w:val="en-US"/>
                      </w:rPr>
                    </w:pPr>
                    <w:r w:rsidRPr="0024374D">
                      <w:rPr>
                        <w:lang w:val="en-US"/>
                      </w:rPr>
                      <w:t>E-mail: biuro@port.lukasiewicz.gov.pl | NIP: 894 314 05 23, REGON: 386585168</w:t>
                    </w:r>
                  </w:p>
                  <w:p w14:paraId="66BF7E57" w14:textId="77777777" w:rsidR="00367E97" w:rsidRDefault="00367E97" w:rsidP="00367E97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5B5EAD31" w14:textId="77777777" w:rsidR="004F5805" w:rsidRPr="00ED7972" w:rsidRDefault="00367E97" w:rsidP="00367E97">
                    <w:pPr>
                      <w:pStyle w:val="LukStopka-adres"/>
                    </w:pPr>
                    <w:r>
                      <w:t>Nr KRS: 0000850580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81133" w14:textId="77777777" w:rsidR="008777FA" w:rsidRDefault="008777FA" w:rsidP="006747BD">
      <w:pPr>
        <w:spacing w:after="0" w:line="240" w:lineRule="auto"/>
      </w:pPr>
      <w:r>
        <w:separator/>
      </w:r>
    </w:p>
  </w:footnote>
  <w:footnote w:type="continuationSeparator" w:id="0">
    <w:p w14:paraId="4D302D1A" w14:textId="77777777" w:rsidR="008777FA" w:rsidRDefault="008777FA" w:rsidP="0067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ED475" w14:textId="4E238789" w:rsidR="006747BD" w:rsidRPr="00DA52A1" w:rsidRDefault="007D1A07">
    <w:pPr>
      <w:pStyle w:val="Nagwek"/>
    </w:pPr>
    <w:r w:rsidRPr="005D102F">
      <w:rPr>
        <w:noProof/>
        <w:lang w:eastAsia="pl-PL"/>
      </w:rPr>
      <w:drawing>
        <wp:anchor distT="0" distB="0" distL="114300" distR="114300" simplePos="0" relativeHeight="251656704" behindDoc="1" locked="0" layoutInCell="1" allowOverlap="1" wp14:anchorId="0B43A369" wp14:editId="44137394">
          <wp:simplePos x="0" y="0"/>
          <wp:positionH relativeFrom="column">
            <wp:posOffset>-1080770</wp:posOffset>
          </wp:positionH>
          <wp:positionV relativeFrom="paragraph">
            <wp:posOffset>-298362</wp:posOffset>
          </wp:positionV>
          <wp:extent cx="791210" cy="1609725"/>
          <wp:effectExtent l="0" t="0" r="8890" b="9525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210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8537023">
    <w:abstractNumId w:val="9"/>
  </w:num>
  <w:num w:numId="2" w16cid:durableId="364646622">
    <w:abstractNumId w:val="8"/>
  </w:num>
  <w:num w:numId="3" w16cid:durableId="1427269403">
    <w:abstractNumId w:val="3"/>
  </w:num>
  <w:num w:numId="4" w16cid:durableId="2037384714">
    <w:abstractNumId w:val="2"/>
  </w:num>
  <w:num w:numId="5" w16cid:durableId="785857076">
    <w:abstractNumId w:val="1"/>
  </w:num>
  <w:num w:numId="6" w16cid:durableId="78529183">
    <w:abstractNumId w:val="0"/>
  </w:num>
  <w:num w:numId="7" w16cid:durableId="1481118017">
    <w:abstractNumId w:val="7"/>
  </w:num>
  <w:num w:numId="8" w16cid:durableId="238636926">
    <w:abstractNumId w:val="6"/>
  </w:num>
  <w:num w:numId="9" w16cid:durableId="1102648852">
    <w:abstractNumId w:val="5"/>
  </w:num>
  <w:num w:numId="10" w16cid:durableId="1404985642">
    <w:abstractNumId w:val="4"/>
  </w:num>
  <w:num w:numId="11" w16cid:durableId="483546922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onika Karolak | Łukasiewicz – PORT">
    <w15:presenceInfo w15:providerId="AD" w15:userId="S::Monika.Karolak@port.lukasiewicz.gov.pl::df8b428b-fe80-4941-8004-5885593ede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02F"/>
    <w:rsid w:val="0000473B"/>
    <w:rsid w:val="00051011"/>
    <w:rsid w:val="00070438"/>
    <w:rsid w:val="00077647"/>
    <w:rsid w:val="000D72FF"/>
    <w:rsid w:val="00124EAE"/>
    <w:rsid w:val="00134929"/>
    <w:rsid w:val="001A0BD2"/>
    <w:rsid w:val="001B09C4"/>
    <w:rsid w:val="001B4150"/>
    <w:rsid w:val="001B5B52"/>
    <w:rsid w:val="001E1F7B"/>
    <w:rsid w:val="001F2C5A"/>
    <w:rsid w:val="00227DD2"/>
    <w:rsid w:val="00231524"/>
    <w:rsid w:val="0024374D"/>
    <w:rsid w:val="002D48BE"/>
    <w:rsid w:val="002F4540"/>
    <w:rsid w:val="00300FF4"/>
    <w:rsid w:val="00335F9F"/>
    <w:rsid w:val="00346C00"/>
    <w:rsid w:val="00354A18"/>
    <w:rsid w:val="00367E97"/>
    <w:rsid w:val="003A4113"/>
    <w:rsid w:val="003E14E7"/>
    <w:rsid w:val="003E484C"/>
    <w:rsid w:val="003F4BA3"/>
    <w:rsid w:val="00443E1F"/>
    <w:rsid w:val="004F5805"/>
    <w:rsid w:val="00526CDD"/>
    <w:rsid w:val="0055070E"/>
    <w:rsid w:val="00551D4E"/>
    <w:rsid w:val="005D102F"/>
    <w:rsid w:val="005D1495"/>
    <w:rsid w:val="00633255"/>
    <w:rsid w:val="00644B27"/>
    <w:rsid w:val="006747BD"/>
    <w:rsid w:val="006919BD"/>
    <w:rsid w:val="00692A9D"/>
    <w:rsid w:val="006D6DE5"/>
    <w:rsid w:val="006E5990"/>
    <w:rsid w:val="006F645A"/>
    <w:rsid w:val="007A4B44"/>
    <w:rsid w:val="007D1A07"/>
    <w:rsid w:val="007D5D9D"/>
    <w:rsid w:val="00803420"/>
    <w:rsid w:val="00805DF6"/>
    <w:rsid w:val="00814F7C"/>
    <w:rsid w:val="00821F16"/>
    <w:rsid w:val="008368C0"/>
    <w:rsid w:val="0084396A"/>
    <w:rsid w:val="00854B7B"/>
    <w:rsid w:val="008777FA"/>
    <w:rsid w:val="008C1729"/>
    <w:rsid w:val="008C75DD"/>
    <w:rsid w:val="008F027B"/>
    <w:rsid w:val="008F209D"/>
    <w:rsid w:val="00910A74"/>
    <w:rsid w:val="009D4C4D"/>
    <w:rsid w:val="00A17E4D"/>
    <w:rsid w:val="00A36F46"/>
    <w:rsid w:val="00A4666C"/>
    <w:rsid w:val="00A52C29"/>
    <w:rsid w:val="00AA3C93"/>
    <w:rsid w:val="00AC5AD2"/>
    <w:rsid w:val="00AC6252"/>
    <w:rsid w:val="00AF67A5"/>
    <w:rsid w:val="00AF6F0C"/>
    <w:rsid w:val="00B61F8A"/>
    <w:rsid w:val="00B80C72"/>
    <w:rsid w:val="00B86E08"/>
    <w:rsid w:val="00BB007F"/>
    <w:rsid w:val="00BB24EC"/>
    <w:rsid w:val="00BC3AFF"/>
    <w:rsid w:val="00BD2E4D"/>
    <w:rsid w:val="00BD53C3"/>
    <w:rsid w:val="00BD7CB4"/>
    <w:rsid w:val="00C17EA5"/>
    <w:rsid w:val="00C22B4C"/>
    <w:rsid w:val="00C36739"/>
    <w:rsid w:val="00C736D5"/>
    <w:rsid w:val="00C73C33"/>
    <w:rsid w:val="00D005B3"/>
    <w:rsid w:val="00D06D36"/>
    <w:rsid w:val="00D17059"/>
    <w:rsid w:val="00D40690"/>
    <w:rsid w:val="00D963AF"/>
    <w:rsid w:val="00DA52A1"/>
    <w:rsid w:val="00DC5FDC"/>
    <w:rsid w:val="00E16AF4"/>
    <w:rsid w:val="00E36132"/>
    <w:rsid w:val="00E963B3"/>
    <w:rsid w:val="00ED7972"/>
    <w:rsid w:val="00EE493C"/>
    <w:rsid w:val="00F13A55"/>
    <w:rsid w:val="00F53A6F"/>
    <w:rsid w:val="00F76B97"/>
    <w:rsid w:val="00F85F35"/>
    <w:rsid w:val="00FF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739338"/>
  <w15:docId w15:val="{C9E1D6FB-21FC-409D-925A-2E5CAB1B4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86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6E08"/>
    <w:rPr>
      <w:rFonts w:ascii="Tahoma" w:hAnsi="Tahoma" w:cs="Tahoma"/>
      <w:color w:val="000000" w:themeColor="background1"/>
      <w:spacing w:val="4"/>
      <w:sz w:val="16"/>
      <w:szCs w:val="16"/>
    </w:rPr>
  </w:style>
  <w:style w:type="paragraph" w:customStyle="1" w:styleId="Default">
    <w:name w:val="Default"/>
    <w:rsid w:val="00692A9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53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53C3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53C3"/>
    <w:rPr>
      <w:color w:val="000000" w:themeColor="background1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53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53C3"/>
    <w:rPr>
      <w:b/>
      <w:bCs/>
      <w:color w:val="000000" w:themeColor="background1"/>
      <w:spacing w:val="4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3C33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3C33"/>
    <w:rPr>
      <w:color w:val="000000" w:themeColor="background1"/>
      <w:spacing w:val="4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73C33"/>
    <w:rPr>
      <w:vertAlign w:val="superscript"/>
    </w:rPr>
  </w:style>
  <w:style w:type="paragraph" w:styleId="Poprawka">
    <w:name w:val="Revision"/>
    <w:hidden/>
    <w:uiPriority w:val="99"/>
    <w:semiHidden/>
    <w:rsid w:val="00BB24EC"/>
    <w:pPr>
      <w:spacing w:after="0" w:line="240" w:lineRule="auto"/>
    </w:pPr>
    <w:rPr>
      <w:color w:val="000000" w:themeColor="background1"/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1_DZIA&#321;_KOMUNIKACJI\SIW_PORT\MATERIA&#321;Y_OD_CENTRUM\Papier%20firmowy_Instytuty%20&#321;ukasiewicza\Papier%20firmowy_Instytut%20&#321;ukasiewicza_PL_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E3F31-BD19-4788-9C31-BCAA34161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firmowy_Instytut Łukasiewicza_PL_szablon</Template>
  <TotalTime>16</TotalTime>
  <Pages>1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Wolynska</dc:creator>
  <cp:lastModifiedBy>Monika Karolak | Łukasiewicz – PORT</cp:lastModifiedBy>
  <cp:revision>15</cp:revision>
  <cp:lastPrinted>2020-10-21T10:15:00Z</cp:lastPrinted>
  <dcterms:created xsi:type="dcterms:W3CDTF">2021-12-03T09:12:00Z</dcterms:created>
  <dcterms:modified xsi:type="dcterms:W3CDTF">2024-04-04T07:22:00Z</dcterms:modified>
</cp:coreProperties>
</file>